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73C" w:rsidRPr="002013DC" w:rsidRDefault="0031173C" w:rsidP="0031173C">
      <w:pPr>
        <w:pStyle w:val="Zhlav"/>
        <w:jc w:val="center"/>
        <w:rPr>
          <w:rFonts w:cs="Arial"/>
          <w:b/>
          <w:szCs w:val="20"/>
          <w:u w:val="single"/>
        </w:rPr>
      </w:pPr>
      <w:r w:rsidRPr="002013DC">
        <w:rPr>
          <w:rFonts w:cs="Arial"/>
          <w:b/>
          <w:szCs w:val="20"/>
          <w:u w:val="single"/>
        </w:rPr>
        <w:t xml:space="preserve">Příloha </w:t>
      </w:r>
      <w:r>
        <w:rPr>
          <w:rFonts w:cs="Arial"/>
          <w:b/>
          <w:szCs w:val="20"/>
          <w:u w:val="single"/>
        </w:rPr>
        <w:t>5</w:t>
      </w:r>
      <w:bookmarkStart w:id="0" w:name="_GoBack"/>
      <w:bookmarkEnd w:id="0"/>
    </w:p>
    <w:p w:rsidR="00BA762F" w:rsidRDefault="0031173C" w:rsidP="0031173C">
      <w:pPr>
        <w:jc w:val="center"/>
      </w:pPr>
      <w:r>
        <w:rPr>
          <w:rFonts w:cs="Arial"/>
          <w:b/>
          <w:szCs w:val="20"/>
        </w:rPr>
        <w:t>Podmínky balení a zapůjčení, vrácení a úhrady ceny obalů</w:t>
      </w:r>
    </w:p>
    <w:p w:rsidR="00466C73" w:rsidRDefault="00466C73" w:rsidP="00D40C41">
      <w:pPr>
        <w:rPr>
          <w:sz w:val="22"/>
        </w:rPr>
      </w:pPr>
    </w:p>
    <w:p w:rsidR="007D5810" w:rsidRPr="006242AD" w:rsidRDefault="007D5810" w:rsidP="007D5810">
      <w:pPr>
        <w:jc w:val="both"/>
        <w:rPr>
          <w:rFonts w:cs="Arial"/>
          <w:b/>
          <w:szCs w:val="20"/>
        </w:rPr>
      </w:pPr>
      <w:r w:rsidRPr="006242AD">
        <w:rPr>
          <w:rFonts w:cs="Arial"/>
          <w:b/>
          <w:szCs w:val="20"/>
        </w:rPr>
        <w:t>Podmínky balení</w:t>
      </w:r>
      <w:r>
        <w:rPr>
          <w:rFonts w:cs="Arial"/>
          <w:b/>
          <w:szCs w:val="20"/>
        </w:rPr>
        <w:t xml:space="preserve"> zboží</w:t>
      </w:r>
    </w:p>
    <w:p w:rsidR="007D5810" w:rsidRPr="00167622" w:rsidRDefault="007D5810" w:rsidP="007D5810">
      <w:pPr>
        <w:jc w:val="both"/>
        <w:rPr>
          <w:rFonts w:cs="Arial"/>
          <w:szCs w:val="20"/>
        </w:rPr>
      </w:pPr>
    </w:p>
    <w:p w:rsidR="007D5810" w:rsidRDefault="007D5810" w:rsidP="00EB2427">
      <w:pPr>
        <w:pStyle w:val="Zkladntextodsazen2"/>
        <w:tabs>
          <w:tab w:val="left" w:pos="4820"/>
        </w:tabs>
        <w:spacing w:before="0"/>
        <w:ind w:left="0"/>
        <w:rPr>
          <w:rFonts w:ascii="Arial" w:hAnsi="Arial" w:cs="Arial"/>
          <w:snapToGrid/>
          <w:sz w:val="20"/>
          <w:szCs w:val="22"/>
        </w:rPr>
      </w:pPr>
    </w:p>
    <w:p w:rsidR="00EB2427" w:rsidRPr="00FB2EC3" w:rsidRDefault="00EB2427" w:rsidP="00EB2427">
      <w:pPr>
        <w:pStyle w:val="Zkladntextodsazen2"/>
        <w:tabs>
          <w:tab w:val="left" w:pos="4820"/>
        </w:tabs>
        <w:spacing w:before="0"/>
        <w:ind w:left="0"/>
        <w:rPr>
          <w:rFonts w:ascii="Arial" w:hAnsi="Arial" w:cs="Arial"/>
          <w:snapToGrid/>
          <w:sz w:val="20"/>
          <w:szCs w:val="22"/>
        </w:rPr>
      </w:pPr>
      <w:r w:rsidRPr="00FB2EC3">
        <w:rPr>
          <w:rFonts w:ascii="Arial" w:hAnsi="Arial" w:cs="Arial"/>
          <w:snapToGrid/>
          <w:sz w:val="20"/>
          <w:szCs w:val="22"/>
        </w:rPr>
        <w:t>Popis výrobku na balen</w:t>
      </w:r>
      <w:r>
        <w:rPr>
          <w:rFonts w:ascii="Arial" w:hAnsi="Arial" w:cs="Arial"/>
          <w:snapToGrid/>
          <w:sz w:val="20"/>
          <w:szCs w:val="22"/>
        </w:rPr>
        <w:t>í musí být, podle ustanovení o i</w:t>
      </w:r>
      <w:r w:rsidRPr="00FB2EC3">
        <w:rPr>
          <w:rFonts w:ascii="Arial" w:hAnsi="Arial" w:cs="Arial"/>
          <w:snapToGrid/>
          <w:sz w:val="20"/>
          <w:szCs w:val="22"/>
        </w:rPr>
        <w:t xml:space="preserve">nformační povinnosti </w:t>
      </w:r>
      <w:r>
        <w:rPr>
          <w:rFonts w:ascii="Arial" w:hAnsi="Arial" w:cs="Arial"/>
          <w:snapToGrid/>
          <w:sz w:val="20"/>
          <w:szCs w:val="22"/>
        </w:rPr>
        <w:t>dle</w:t>
      </w:r>
      <w:r w:rsidRPr="00FB2EC3">
        <w:rPr>
          <w:rFonts w:ascii="Arial" w:hAnsi="Arial" w:cs="Arial"/>
          <w:snapToGrid/>
          <w:sz w:val="20"/>
          <w:szCs w:val="22"/>
        </w:rPr>
        <w:t xml:space="preserve"> zákona č. 634/1992 Sb.</w:t>
      </w:r>
      <w:r>
        <w:rPr>
          <w:rFonts w:ascii="Arial" w:hAnsi="Arial" w:cs="Arial"/>
          <w:snapToGrid/>
          <w:sz w:val="20"/>
          <w:szCs w:val="22"/>
        </w:rPr>
        <w:t>,</w:t>
      </w:r>
      <w:r w:rsidRPr="00FB2EC3">
        <w:rPr>
          <w:rFonts w:ascii="Arial" w:hAnsi="Arial" w:cs="Arial"/>
          <w:snapToGrid/>
          <w:sz w:val="20"/>
          <w:szCs w:val="22"/>
        </w:rPr>
        <w:t xml:space="preserve"> o ochraně spotřebitele,</w:t>
      </w:r>
      <w:r>
        <w:rPr>
          <w:rFonts w:ascii="Arial" w:hAnsi="Arial" w:cs="Arial"/>
          <w:snapToGrid/>
          <w:sz w:val="20"/>
          <w:szCs w:val="22"/>
        </w:rPr>
        <w:t xml:space="preserve"> ve znění pozdějších předpisů,</w:t>
      </w:r>
      <w:r w:rsidRPr="00FB2EC3">
        <w:rPr>
          <w:rFonts w:ascii="Arial" w:hAnsi="Arial" w:cs="Arial"/>
          <w:snapToGrid/>
          <w:sz w:val="20"/>
          <w:szCs w:val="22"/>
        </w:rPr>
        <w:t xml:space="preserve"> v češtině.</w:t>
      </w:r>
    </w:p>
    <w:p w:rsidR="00EB2427" w:rsidRPr="00EB2427" w:rsidRDefault="00EB2427" w:rsidP="00837072">
      <w:pPr>
        <w:rPr>
          <w:rFonts w:cs="Arial"/>
          <w:szCs w:val="22"/>
        </w:rPr>
      </w:pPr>
    </w:p>
    <w:p w:rsidR="00A674E3" w:rsidRDefault="00A674E3" w:rsidP="00A674E3">
      <w:pPr>
        <w:pStyle w:val="Zkladntextodsazen2"/>
        <w:tabs>
          <w:tab w:val="left" w:pos="4820"/>
        </w:tabs>
        <w:spacing w:before="0"/>
        <w:ind w:left="0"/>
        <w:rPr>
          <w:rFonts w:ascii="Arial" w:hAnsi="Arial" w:cs="Arial"/>
          <w:snapToGrid/>
          <w:sz w:val="20"/>
          <w:szCs w:val="22"/>
        </w:rPr>
      </w:pPr>
      <w:r w:rsidRPr="00A674E3">
        <w:rPr>
          <w:rFonts w:ascii="Arial" w:hAnsi="Arial" w:cs="Arial"/>
          <w:snapToGrid/>
          <w:sz w:val="20"/>
          <w:szCs w:val="22"/>
        </w:rPr>
        <w:t>Izolátory budou dodávány v uživatelských baleních v počtu dělitelném třemi. Maximální počet izolátorů v jednom balení bude 15 ks.</w:t>
      </w:r>
    </w:p>
    <w:p w:rsidR="00FC44A9" w:rsidRDefault="00FC44A9" w:rsidP="00A674E3">
      <w:pPr>
        <w:pStyle w:val="Zkladntextodsazen2"/>
        <w:tabs>
          <w:tab w:val="left" w:pos="4820"/>
        </w:tabs>
        <w:spacing w:before="0"/>
        <w:ind w:left="0"/>
        <w:rPr>
          <w:rFonts w:ascii="Arial" w:hAnsi="Arial" w:cs="Arial"/>
          <w:snapToGrid/>
          <w:sz w:val="20"/>
          <w:szCs w:val="22"/>
        </w:rPr>
      </w:pPr>
    </w:p>
    <w:p w:rsidR="00FC44A9" w:rsidRPr="00FC44A9" w:rsidRDefault="00FC44A9" w:rsidP="00FC44A9">
      <w:pPr>
        <w:pStyle w:val="Zkladntextodsazen2"/>
        <w:tabs>
          <w:tab w:val="left" w:pos="4820"/>
        </w:tabs>
        <w:spacing w:before="0"/>
        <w:ind w:left="0"/>
        <w:rPr>
          <w:rFonts w:ascii="Arial" w:hAnsi="Arial" w:cs="Arial"/>
          <w:snapToGrid/>
          <w:sz w:val="20"/>
          <w:szCs w:val="22"/>
        </w:rPr>
      </w:pPr>
      <w:r w:rsidRPr="00FC44A9">
        <w:rPr>
          <w:rFonts w:ascii="Arial" w:hAnsi="Arial" w:cs="Arial"/>
          <w:snapToGrid/>
          <w:sz w:val="20"/>
          <w:szCs w:val="22"/>
        </w:rPr>
        <w:t>Izolátory budou dodávány v uživatelských baleních zajišťujících skladování ve venkovním prostředí minimálně 3 roky bez poškození izolátorů. Upevnění izolátorů uvnitř balení bude zamezovat jejich posunu a poškození při doručení do centrálního skladu.</w:t>
      </w:r>
    </w:p>
    <w:p w:rsidR="00FC44A9" w:rsidRPr="00A674E3" w:rsidRDefault="00FC44A9" w:rsidP="00A674E3">
      <w:pPr>
        <w:pStyle w:val="Zkladntextodsazen2"/>
        <w:tabs>
          <w:tab w:val="left" w:pos="4820"/>
        </w:tabs>
        <w:spacing w:before="0"/>
        <w:ind w:left="0"/>
        <w:rPr>
          <w:rFonts w:ascii="Arial" w:hAnsi="Arial" w:cs="Arial"/>
          <w:snapToGrid/>
          <w:sz w:val="20"/>
          <w:szCs w:val="22"/>
        </w:rPr>
      </w:pPr>
    </w:p>
    <w:p w:rsidR="00830550" w:rsidRPr="00EB2427" w:rsidRDefault="00830550" w:rsidP="00837072">
      <w:pPr>
        <w:rPr>
          <w:rFonts w:cs="Arial"/>
          <w:strike/>
          <w:szCs w:val="22"/>
        </w:rPr>
      </w:pPr>
    </w:p>
    <w:p w:rsidR="007D5810" w:rsidRDefault="007D5810" w:rsidP="00830550">
      <w:pPr>
        <w:spacing w:after="120"/>
        <w:jc w:val="both"/>
        <w:rPr>
          <w:rFonts w:cs="Arial"/>
          <w:szCs w:val="22"/>
        </w:rPr>
      </w:pPr>
    </w:p>
    <w:p w:rsidR="007D5810" w:rsidRPr="006242AD" w:rsidRDefault="007D5810" w:rsidP="007D5810">
      <w:pPr>
        <w:rPr>
          <w:rFonts w:cs="Arial"/>
          <w:b/>
          <w:szCs w:val="20"/>
        </w:rPr>
      </w:pPr>
      <w:r w:rsidRPr="006242AD">
        <w:rPr>
          <w:rFonts w:cs="Arial"/>
          <w:b/>
          <w:szCs w:val="20"/>
        </w:rPr>
        <w:t>Podmínky zapůjčení, vrácení a úhrady ceny obalů</w:t>
      </w:r>
    </w:p>
    <w:p w:rsidR="007D5810" w:rsidRPr="00167622" w:rsidRDefault="007D5810" w:rsidP="007D5810">
      <w:pPr>
        <w:rPr>
          <w:rFonts w:cs="Arial"/>
          <w:szCs w:val="20"/>
        </w:rPr>
      </w:pPr>
    </w:p>
    <w:p w:rsidR="007D5810" w:rsidRDefault="007D5810" w:rsidP="00830550">
      <w:pPr>
        <w:spacing w:after="120"/>
        <w:jc w:val="both"/>
        <w:rPr>
          <w:rFonts w:cs="Arial"/>
          <w:szCs w:val="22"/>
        </w:rPr>
      </w:pPr>
    </w:p>
    <w:p w:rsidR="00830550" w:rsidRPr="00EB2427" w:rsidRDefault="00830550" w:rsidP="00830550">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rsidR="00830550" w:rsidRPr="00EB2427" w:rsidRDefault="00830550" w:rsidP="00830550">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rsidR="00830550" w:rsidRPr="00EB2427" w:rsidRDefault="00830550" w:rsidP="00837072"/>
    <w:p w:rsidR="00670A4A" w:rsidRDefault="00670A4A" w:rsidP="00C2108C"/>
    <w:p w:rsidR="00670A4A" w:rsidRDefault="00670A4A" w:rsidP="00C2108C"/>
    <w:p w:rsidR="00EB2427" w:rsidRDefault="00EB2427" w:rsidP="00EB2427">
      <w:pPr>
        <w:pStyle w:val="Zkladntextodsazen2"/>
        <w:tabs>
          <w:tab w:val="left" w:pos="4820"/>
        </w:tabs>
        <w:spacing w:before="0"/>
        <w:ind w:left="0"/>
        <w:rPr>
          <w:rFonts w:ascii="Arial" w:hAnsi="Arial" w:cs="Arial"/>
          <w:snapToGrid/>
          <w:sz w:val="20"/>
          <w:szCs w:val="22"/>
        </w:rPr>
      </w:pPr>
    </w:p>
    <w:p w:rsidR="00EB2427" w:rsidRPr="00FB2EC3" w:rsidRDefault="00EB2427" w:rsidP="00EB2427">
      <w:pPr>
        <w:pStyle w:val="Zkladntextodsazen2"/>
        <w:tabs>
          <w:tab w:val="left" w:pos="4820"/>
        </w:tabs>
        <w:spacing w:before="0"/>
        <w:ind w:left="0"/>
        <w:rPr>
          <w:rFonts w:ascii="Arial" w:hAnsi="Arial" w:cs="Arial"/>
          <w:snapToGrid/>
          <w:sz w:val="20"/>
          <w:szCs w:val="22"/>
        </w:rPr>
      </w:pPr>
    </w:p>
    <w:p w:rsidR="00670A4A" w:rsidRDefault="00670A4A" w:rsidP="00670A4A"/>
    <w:p w:rsidR="00670A4A" w:rsidRDefault="00670A4A" w:rsidP="00C2108C"/>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Default="00BA762F" w:rsidP="00BA762F"/>
    <w:p w:rsidR="00CE6D2A" w:rsidRPr="00BA762F" w:rsidRDefault="00BA762F" w:rsidP="00BA762F">
      <w:pPr>
        <w:tabs>
          <w:tab w:val="left" w:pos="5138"/>
        </w:tabs>
      </w:pPr>
      <w:r>
        <w:tab/>
      </w: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8FC" w:rsidRDefault="004178FC" w:rsidP="00CE6D2A">
      <w:r>
        <w:separator/>
      </w:r>
    </w:p>
  </w:endnote>
  <w:endnote w:type="continuationSeparator" w:id="0">
    <w:p w:rsidR="004178FC" w:rsidRDefault="004178FC"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8FC" w:rsidRDefault="004178FC" w:rsidP="00CE6D2A">
      <w:r>
        <w:separator/>
      </w:r>
    </w:p>
  </w:footnote>
  <w:footnote w:type="continuationSeparator" w:id="0">
    <w:p w:rsidR="004178FC" w:rsidRDefault="004178FC"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24E9" w:rsidRDefault="000224E9" w:rsidP="000224E9">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0224E9" w:rsidRDefault="000224E9" w:rsidP="006D4E12">
    <w:pPr>
      <w:pStyle w:val="Zhlav"/>
      <w:jc w:val="right"/>
      <w:rPr>
        <w:rFonts w:cs="Arial"/>
        <w:b/>
        <w:sz w:val="24"/>
      </w:rPr>
    </w:pPr>
    <w:r>
      <w:rPr>
        <w:b/>
        <w:sz w:val="18"/>
        <w:szCs w:val="20"/>
      </w:rPr>
      <w:t xml:space="preserve">Číslo smlouvy prodávajícího: </w:t>
    </w:r>
    <w:r w:rsidRPr="000A0E80">
      <w:rPr>
        <w:b/>
        <w:sz w:val="18"/>
        <w:szCs w:val="20"/>
        <w:highlight w:val="green"/>
      </w:rPr>
      <w:t xml:space="preserve">doplní </w:t>
    </w:r>
    <w:r w:rsidR="006D4E12">
      <w:rPr>
        <w:b/>
        <w:sz w:val="18"/>
        <w:szCs w:val="20"/>
        <w:highlight w:val="green"/>
      </w:rPr>
      <w:t>účastník</w:t>
    </w:r>
  </w:p>
  <w:p w:rsidR="007F3814" w:rsidRDefault="007F3814" w:rsidP="000224E9">
    <w:pPr>
      <w:tabs>
        <w:tab w:val="left" w:pos="-1980"/>
        <w:tab w:val="left" w:pos="4680"/>
        <w:tab w:val="left" w:pos="4961"/>
      </w:tabs>
      <w:spacing w:line="280" w:lineRule="atLeast"/>
      <w:jc w:val="center"/>
      <w:rPr>
        <w:rFonts w:cs="Arial"/>
        <w:b/>
        <w:sz w:val="24"/>
      </w:rPr>
    </w:pPr>
  </w:p>
  <w:p w:rsidR="007F3814" w:rsidRDefault="007F3814" w:rsidP="000224E9">
    <w:pPr>
      <w:tabs>
        <w:tab w:val="left" w:pos="-1980"/>
        <w:tab w:val="left" w:pos="4680"/>
        <w:tab w:val="left" w:pos="4961"/>
      </w:tabs>
      <w:spacing w:line="280" w:lineRule="atLeast"/>
      <w:jc w:val="center"/>
      <w:rPr>
        <w:rFonts w:cs="Arial"/>
        <w:b/>
        <w:sz w:val="24"/>
      </w:rPr>
    </w:pPr>
  </w:p>
  <w:p w:rsidR="00F03DC9" w:rsidRDefault="00F03DC9" w:rsidP="00F03DC9">
    <w:pPr>
      <w:tabs>
        <w:tab w:val="left" w:pos="-1980"/>
        <w:tab w:val="left" w:pos="4680"/>
        <w:tab w:val="left" w:pos="4961"/>
      </w:tabs>
      <w:spacing w:line="280" w:lineRule="atLeast"/>
      <w:jc w:val="center"/>
      <w:rPr>
        <w:ins w:id="1" w:author="Jagošová, Alena" w:date="2019-10-23T11:05:00Z"/>
        <w:rFonts w:cs="Arial"/>
        <w:b/>
        <w:sz w:val="24"/>
      </w:rPr>
    </w:pPr>
    <w:ins w:id="2" w:author="Jagošová, Alena" w:date="2019-10-23T11:05:00Z">
      <w:r w:rsidRPr="000224E9">
        <w:rPr>
          <w:rFonts w:cs="Arial"/>
          <w:b/>
          <w:sz w:val="24"/>
        </w:rPr>
        <w:t xml:space="preserve">Izolátory pro venkovní vedení </w:t>
      </w:r>
      <w:r>
        <w:rPr>
          <w:rFonts w:cs="Arial"/>
          <w:b/>
          <w:sz w:val="24"/>
        </w:rPr>
        <w:t>VN a NN</w:t>
      </w:r>
      <w:r w:rsidRPr="000224E9">
        <w:rPr>
          <w:rFonts w:cs="Arial"/>
          <w:b/>
          <w:sz w:val="24"/>
        </w:rPr>
        <w:t xml:space="preserve"> </w:t>
      </w:r>
      <w:r>
        <w:rPr>
          <w:rFonts w:cs="Arial"/>
          <w:b/>
          <w:sz w:val="24"/>
        </w:rPr>
        <w:t>II</w:t>
      </w:r>
    </w:ins>
  </w:p>
  <w:p w:rsidR="00F03DC9" w:rsidRPr="000224E9" w:rsidRDefault="00F03DC9" w:rsidP="00F03DC9">
    <w:pPr>
      <w:pStyle w:val="Zhlav"/>
      <w:jc w:val="center"/>
      <w:rPr>
        <w:ins w:id="3" w:author="Jagošová, Alena" w:date="2019-10-23T11:05:00Z"/>
      </w:rPr>
    </w:pPr>
    <w:ins w:id="4" w:author="Jagošová, Alena" w:date="2019-10-23T11:05:00Z">
      <w:r>
        <w:rPr>
          <w:rFonts w:cs="Arial"/>
          <w:b/>
          <w:sz w:val="24"/>
        </w:rPr>
        <w:t>č</w:t>
      </w:r>
      <w:r w:rsidRPr="007F3814">
        <w:rPr>
          <w:rFonts w:cs="Arial"/>
          <w:b/>
          <w:sz w:val="24"/>
        </w:rPr>
        <w:t xml:space="preserve">ást </w:t>
      </w:r>
      <w:r>
        <w:rPr>
          <w:rFonts w:cs="Arial"/>
          <w:b/>
          <w:sz w:val="24"/>
        </w:rPr>
        <w:t>2</w:t>
      </w:r>
      <w:r w:rsidRPr="007F3814">
        <w:rPr>
          <w:rFonts w:cs="Arial"/>
          <w:b/>
          <w:sz w:val="24"/>
        </w:rPr>
        <w:t xml:space="preserve">. </w:t>
      </w:r>
      <w:r w:rsidRPr="00AA50BE">
        <w:rPr>
          <w:rFonts w:cs="Arial"/>
          <w:b/>
          <w:sz w:val="24"/>
        </w:rPr>
        <w:t xml:space="preserve">Izolátory VN–kompozit </w:t>
      </w:r>
      <w:r>
        <w:rPr>
          <w:rFonts w:cs="Arial"/>
          <w:b/>
          <w:sz w:val="24"/>
        </w:rPr>
        <w:t xml:space="preserve">- </w:t>
      </w:r>
      <w:proofErr w:type="spellStart"/>
      <w:r>
        <w:rPr>
          <w:rFonts w:cs="Arial"/>
          <w:b/>
          <w:sz w:val="24"/>
        </w:rPr>
        <w:t>nálisek</w:t>
      </w:r>
      <w:proofErr w:type="spellEnd"/>
      <w:r>
        <w:rPr>
          <w:rFonts w:cs="Arial"/>
          <w:b/>
          <w:szCs w:val="20"/>
        </w:rPr>
        <w:t xml:space="preserve"> </w:t>
      </w:r>
    </w:ins>
  </w:p>
  <w:p w:rsidR="00CE6D2A" w:rsidRPr="000224E9" w:rsidRDefault="00CE6D2A" w:rsidP="00F03DC9">
    <w:pPr>
      <w:tabs>
        <w:tab w:val="left" w:pos="-1980"/>
        <w:tab w:val="left" w:pos="4680"/>
        <w:tab w:val="left" w:pos="4961"/>
      </w:tabs>
      <w:spacing w:line="280" w:lineRule="atLea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gošová, Alena">
    <w15:presenceInfo w15:providerId="AD" w15:userId="S-1-5-21-1829976490-38137488-3687828710-984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224E9"/>
    <w:rsid w:val="00024AC4"/>
    <w:rsid w:val="000A640D"/>
    <w:rsid w:val="000A779F"/>
    <w:rsid w:val="000A79E5"/>
    <w:rsid w:val="001402C0"/>
    <w:rsid w:val="00153775"/>
    <w:rsid w:val="00173549"/>
    <w:rsid w:val="00186680"/>
    <w:rsid w:val="001D16FB"/>
    <w:rsid w:val="001F474F"/>
    <w:rsid w:val="002013DC"/>
    <w:rsid w:val="0025441F"/>
    <w:rsid w:val="002A17E3"/>
    <w:rsid w:val="00306DC3"/>
    <w:rsid w:val="00306F84"/>
    <w:rsid w:val="0031173C"/>
    <w:rsid w:val="00367DF2"/>
    <w:rsid w:val="003C3258"/>
    <w:rsid w:val="004072E8"/>
    <w:rsid w:val="00415959"/>
    <w:rsid w:val="004178FC"/>
    <w:rsid w:val="0043633E"/>
    <w:rsid w:val="004549D2"/>
    <w:rsid w:val="00466C73"/>
    <w:rsid w:val="00485B52"/>
    <w:rsid w:val="004A147B"/>
    <w:rsid w:val="00524001"/>
    <w:rsid w:val="00600EF7"/>
    <w:rsid w:val="00670A4A"/>
    <w:rsid w:val="006D0005"/>
    <w:rsid w:val="006D4E12"/>
    <w:rsid w:val="00767FF6"/>
    <w:rsid w:val="007D5810"/>
    <w:rsid w:val="007F0764"/>
    <w:rsid w:val="007F3814"/>
    <w:rsid w:val="00830550"/>
    <w:rsid w:val="00837072"/>
    <w:rsid w:val="0092026A"/>
    <w:rsid w:val="00920F62"/>
    <w:rsid w:val="0094518E"/>
    <w:rsid w:val="009D4FC5"/>
    <w:rsid w:val="00A32EBB"/>
    <w:rsid w:val="00A4546F"/>
    <w:rsid w:val="00A627BE"/>
    <w:rsid w:val="00A64A73"/>
    <w:rsid w:val="00A674E3"/>
    <w:rsid w:val="00B2591B"/>
    <w:rsid w:val="00B67A07"/>
    <w:rsid w:val="00BA762F"/>
    <w:rsid w:val="00BB3806"/>
    <w:rsid w:val="00BF0A9B"/>
    <w:rsid w:val="00C2108C"/>
    <w:rsid w:val="00C44ABA"/>
    <w:rsid w:val="00CB634E"/>
    <w:rsid w:val="00CD1043"/>
    <w:rsid w:val="00CE6D2A"/>
    <w:rsid w:val="00D077B7"/>
    <w:rsid w:val="00D40C41"/>
    <w:rsid w:val="00D57202"/>
    <w:rsid w:val="00D913D5"/>
    <w:rsid w:val="00D9436B"/>
    <w:rsid w:val="00DB3E2A"/>
    <w:rsid w:val="00E34AEF"/>
    <w:rsid w:val="00EB2427"/>
    <w:rsid w:val="00F03DC9"/>
    <w:rsid w:val="00F57414"/>
    <w:rsid w:val="00F63DB2"/>
    <w:rsid w:val="00FA426F"/>
    <w:rsid w:val="00FC44A9"/>
    <w:rsid w:val="00FC5D97"/>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08C7DF5-3F19-4271-9FD1-E979536B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styleId="Zkladntextodsazen2">
    <w:name w:val="Body Text Indent 2"/>
    <w:basedOn w:val="Normln"/>
    <w:link w:val="Zkladntextodsazen2Char"/>
    <w:rsid w:val="00837072"/>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837072"/>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247690">
      <w:bodyDiv w:val="1"/>
      <w:marLeft w:val="0"/>
      <w:marRight w:val="0"/>
      <w:marTop w:val="0"/>
      <w:marBottom w:val="0"/>
      <w:divBdr>
        <w:top w:val="none" w:sz="0" w:space="0" w:color="auto"/>
        <w:left w:val="none" w:sz="0" w:space="0" w:color="auto"/>
        <w:bottom w:val="none" w:sz="0" w:space="0" w:color="auto"/>
        <w:right w:val="none" w:sz="0" w:space="0" w:color="auto"/>
      </w:divBdr>
    </w:div>
    <w:div w:id="18397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1243</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Jagošová, Alena</cp:lastModifiedBy>
  <cp:revision>6</cp:revision>
  <dcterms:created xsi:type="dcterms:W3CDTF">2019-10-02T07:03:00Z</dcterms:created>
  <dcterms:modified xsi:type="dcterms:W3CDTF">2019-10-23T09:07:00Z</dcterms:modified>
</cp:coreProperties>
</file>